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85" w:type="dxa"/>
        <w:tblLayout w:type="fixed"/>
        <w:tblLook w:val="01E0" w:firstRow="1" w:lastRow="1" w:firstColumn="1" w:lastColumn="1" w:noHBand="0" w:noVBand="0"/>
      </w:tblPr>
      <w:tblGrid>
        <w:gridCol w:w="5157"/>
        <w:gridCol w:w="6328"/>
      </w:tblGrid>
      <w:tr w:rsidR="002078AC" w:rsidRPr="00F55885" w14:paraId="230EFD61" w14:textId="77777777" w:rsidTr="00E86CCC">
        <w:trPr>
          <w:trHeight w:val="991"/>
        </w:trPr>
        <w:tc>
          <w:tcPr>
            <w:tcW w:w="5157" w:type="dxa"/>
            <w:shd w:val="clear" w:color="auto" w:fill="auto"/>
          </w:tcPr>
          <w:p w14:paraId="449D170D" w14:textId="77777777" w:rsidR="002078AC" w:rsidRPr="00F55885" w:rsidRDefault="002078AC" w:rsidP="00E86CCC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6328" w:type="dxa"/>
            <w:shd w:val="clear" w:color="auto" w:fill="auto"/>
          </w:tcPr>
          <w:p w14:paraId="598A2BFB" w14:textId="77777777" w:rsidR="002078AC" w:rsidRPr="00F55885" w:rsidRDefault="002078AC" w:rsidP="00E86CCC">
            <w:r w:rsidRPr="00F55885">
              <w:t>Skuodo rajono savivaldybės sporto projektų</w:t>
            </w:r>
          </w:p>
          <w:p w14:paraId="24C6295B" w14:textId="77777777" w:rsidR="002078AC" w:rsidRPr="00F55885" w:rsidRDefault="002078AC" w:rsidP="00E86CCC">
            <w:r w:rsidRPr="00F55885">
              <w:t xml:space="preserve">finansavimo tvarkos aprašo </w:t>
            </w:r>
          </w:p>
          <w:p w14:paraId="612D547C" w14:textId="4B761F40" w:rsidR="002078AC" w:rsidRPr="00F55885" w:rsidRDefault="00962AE9" w:rsidP="00E86CCC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55885">
              <w:rPr>
                <w:rFonts w:ascii="Times New Roman" w:hAnsi="Times New Roman"/>
                <w:sz w:val="24"/>
                <w:szCs w:val="24"/>
                <w:lang w:val="lt-LT"/>
              </w:rPr>
              <w:t>4</w:t>
            </w:r>
            <w:r w:rsidR="002078AC" w:rsidRPr="00F55885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priedas</w:t>
            </w:r>
          </w:p>
        </w:tc>
      </w:tr>
    </w:tbl>
    <w:p w14:paraId="5AC1C0CC" w14:textId="77777777" w:rsidR="002078AC" w:rsidRPr="00F55885" w:rsidRDefault="002078AC" w:rsidP="002078AC">
      <w:pPr>
        <w:tabs>
          <w:tab w:val="left" w:pos="180"/>
          <w:tab w:val="left" w:pos="1134"/>
          <w:tab w:val="left" w:pos="1260"/>
          <w:tab w:val="left" w:pos="1440"/>
        </w:tabs>
        <w:autoSpaceDE w:val="0"/>
        <w:autoSpaceDN w:val="0"/>
        <w:adjustRightInd w:val="0"/>
        <w:jc w:val="center"/>
        <w:rPr>
          <w:b/>
        </w:rPr>
      </w:pPr>
    </w:p>
    <w:p w14:paraId="560E2E6C" w14:textId="1DF642C4" w:rsidR="002078AC" w:rsidRPr="00F55885" w:rsidRDefault="002078AC" w:rsidP="002078AC">
      <w:pPr>
        <w:tabs>
          <w:tab w:val="left" w:pos="180"/>
          <w:tab w:val="left" w:pos="1134"/>
          <w:tab w:val="left" w:pos="1260"/>
          <w:tab w:val="left" w:pos="1440"/>
        </w:tabs>
        <w:autoSpaceDE w:val="0"/>
        <w:autoSpaceDN w:val="0"/>
        <w:adjustRightInd w:val="0"/>
        <w:jc w:val="center"/>
        <w:rPr>
          <w:b/>
        </w:rPr>
      </w:pPr>
      <w:r w:rsidRPr="00F55885">
        <w:rPr>
          <w:b/>
        </w:rPr>
        <w:t>PARAIŠKO</w:t>
      </w:r>
      <w:r w:rsidR="00F55885">
        <w:rPr>
          <w:b/>
        </w:rPr>
        <w:t>S</w:t>
      </w:r>
      <w:r w:rsidR="00962AE9" w:rsidRPr="00F55885">
        <w:rPr>
          <w:b/>
        </w:rPr>
        <w:t xml:space="preserve"> VE</w:t>
      </w:r>
      <w:r w:rsidRPr="00F55885">
        <w:rPr>
          <w:b/>
        </w:rPr>
        <w:t>RTINIM</w:t>
      </w:r>
      <w:r w:rsidR="00962AE9" w:rsidRPr="00F55885">
        <w:rPr>
          <w:b/>
        </w:rPr>
        <w:t>O ANKETA</w:t>
      </w:r>
    </w:p>
    <w:p w14:paraId="7917B6AE" w14:textId="77777777" w:rsidR="002078AC" w:rsidRPr="00F55885" w:rsidRDefault="002078AC" w:rsidP="002078AC">
      <w:pPr>
        <w:tabs>
          <w:tab w:val="left" w:pos="180"/>
          <w:tab w:val="left" w:pos="1134"/>
          <w:tab w:val="left" w:pos="1260"/>
          <w:tab w:val="left" w:pos="1440"/>
        </w:tabs>
        <w:autoSpaceDE w:val="0"/>
        <w:autoSpaceDN w:val="0"/>
        <w:adjustRightInd w:val="0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962AE9" w:rsidRPr="00F55885" w14:paraId="51DDDF58" w14:textId="77777777" w:rsidTr="00DA592C">
        <w:tc>
          <w:tcPr>
            <w:tcW w:w="9493" w:type="dxa"/>
          </w:tcPr>
          <w:p w14:paraId="779608D6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sz w:val="22"/>
                <w:lang w:eastAsia="lt-LT"/>
              </w:rPr>
            </w:pPr>
          </w:p>
        </w:tc>
      </w:tr>
    </w:tbl>
    <w:p w14:paraId="47CE2409" w14:textId="77777777" w:rsidR="00962AE9" w:rsidRPr="00F55885" w:rsidRDefault="00962AE9" w:rsidP="00962AE9">
      <w:pPr>
        <w:ind w:firstLine="3402"/>
        <w:rPr>
          <w:rFonts w:eastAsia="Times New Roman"/>
          <w:color w:val="000000"/>
          <w:lang w:eastAsia="lt-LT"/>
        </w:rPr>
      </w:pPr>
      <w:r w:rsidRPr="00F55885">
        <w:rPr>
          <w:rFonts w:eastAsia="Times New Roman"/>
          <w:color w:val="000000"/>
          <w:lang w:eastAsia="lt-LT"/>
        </w:rPr>
        <w:t>(organizacijos pavadinimas)</w:t>
      </w:r>
    </w:p>
    <w:p w14:paraId="4A494AC8" w14:textId="77777777" w:rsidR="00962AE9" w:rsidRPr="00F55885" w:rsidRDefault="00962AE9" w:rsidP="00962AE9">
      <w:pPr>
        <w:ind w:firstLine="6526"/>
        <w:rPr>
          <w:rFonts w:eastAsia="Times New Roman"/>
          <w:color w:val="000000"/>
          <w:lang w:eastAsia="lt-LT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962AE9" w:rsidRPr="00F55885" w14:paraId="783B527F" w14:textId="77777777" w:rsidTr="00DA592C">
        <w:tc>
          <w:tcPr>
            <w:tcW w:w="9493" w:type="dxa"/>
          </w:tcPr>
          <w:p w14:paraId="78C6A881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sz w:val="22"/>
                <w:lang w:eastAsia="lt-LT"/>
              </w:rPr>
            </w:pPr>
          </w:p>
        </w:tc>
      </w:tr>
    </w:tbl>
    <w:p w14:paraId="16D8D93C" w14:textId="77777777" w:rsidR="00962AE9" w:rsidRPr="00F55885" w:rsidRDefault="00962AE9" w:rsidP="00962AE9">
      <w:pPr>
        <w:ind w:firstLine="3969"/>
        <w:rPr>
          <w:rFonts w:eastAsia="Times New Roman"/>
          <w:color w:val="000000"/>
          <w:lang w:eastAsia="lt-LT"/>
        </w:rPr>
      </w:pPr>
      <w:r w:rsidRPr="00F55885">
        <w:rPr>
          <w:rFonts w:eastAsia="Times New Roman"/>
          <w:color w:val="000000"/>
          <w:lang w:eastAsia="lt-LT"/>
        </w:rPr>
        <w:t>(projekto pavadinimas)</w:t>
      </w:r>
    </w:p>
    <w:p w14:paraId="18129975" w14:textId="77777777" w:rsidR="00962AE9" w:rsidRPr="00F55885" w:rsidRDefault="00962AE9" w:rsidP="00962AE9">
      <w:pPr>
        <w:jc w:val="center"/>
        <w:rPr>
          <w:rFonts w:eastAsia="Times New Roman"/>
          <w:color w:val="000000"/>
          <w:lang w:eastAsia="lt-LT"/>
        </w:rPr>
      </w:pPr>
    </w:p>
    <w:tbl>
      <w:tblPr>
        <w:tblStyle w:val="Lentelstinklelis"/>
        <w:tblW w:w="9493" w:type="dxa"/>
        <w:tblLook w:val="04A0" w:firstRow="1" w:lastRow="0" w:firstColumn="1" w:lastColumn="0" w:noHBand="0" w:noVBand="1"/>
      </w:tblPr>
      <w:tblGrid>
        <w:gridCol w:w="773"/>
        <w:gridCol w:w="2035"/>
        <w:gridCol w:w="4417"/>
        <w:gridCol w:w="1134"/>
        <w:gridCol w:w="1134"/>
      </w:tblGrid>
      <w:tr w:rsidR="00962AE9" w:rsidRPr="00F55885" w14:paraId="30F493DC" w14:textId="77777777" w:rsidTr="00DA592C">
        <w:tc>
          <w:tcPr>
            <w:tcW w:w="773" w:type="dxa"/>
          </w:tcPr>
          <w:p w14:paraId="1C95DBFF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b/>
                <w:bCs/>
                <w:lang w:eastAsia="lt-LT"/>
              </w:rPr>
              <w:t>Eil. Nr.</w:t>
            </w:r>
          </w:p>
        </w:tc>
        <w:tc>
          <w:tcPr>
            <w:tcW w:w="6452" w:type="dxa"/>
            <w:gridSpan w:val="2"/>
          </w:tcPr>
          <w:p w14:paraId="3C258BD8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b/>
                <w:bCs/>
                <w:lang w:eastAsia="lt-LT"/>
              </w:rPr>
              <w:t>Vertinimo kriterijai</w:t>
            </w:r>
          </w:p>
        </w:tc>
        <w:tc>
          <w:tcPr>
            <w:tcW w:w="1134" w:type="dxa"/>
          </w:tcPr>
          <w:p w14:paraId="0772BEE1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b/>
                <w:bCs/>
                <w:lang w:eastAsia="lt-LT"/>
              </w:rPr>
              <w:t>Galimi balai</w:t>
            </w:r>
          </w:p>
        </w:tc>
        <w:tc>
          <w:tcPr>
            <w:tcW w:w="1134" w:type="dxa"/>
          </w:tcPr>
          <w:p w14:paraId="5811764F" w14:textId="77777777" w:rsidR="00962AE9" w:rsidRPr="00F55885" w:rsidRDefault="00962AE9" w:rsidP="00962AE9">
            <w:pPr>
              <w:jc w:val="center"/>
              <w:rPr>
                <w:rFonts w:eastAsia="Calibri"/>
                <w:b/>
                <w:bCs/>
                <w:lang w:eastAsia="lt-LT"/>
              </w:rPr>
            </w:pPr>
            <w:r w:rsidRPr="00F55885">
              <w:rPr>
                <w:rFonts w:eastAsia="Calibri"/>
                <w:b/>
                <w:bCs/>
                <w:lang w:eastAsia="lt-LT"/>
              </w:rPr>
              <w:t>Skiriami balai</w:t>
            </w:r>
          </w:p>
        </w:tc>
      </w:tr>
      <w:tr w:rsidR="00962AE9" w:rsidRPr="00F55885" w14:paraId="09A1BA79" w14:textId="77777777" w:rsidTr="00DA592C">
        <w:tc>
          <w:tcPr>
            <w:tcW w:w="773" w:type="dxa"/>
            <w:vMerge w:val="restart"/>
          </w:tcPr>
          <w:p w14:paraId="31D92CA0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1.</w:t>
            </w:r>
          </w:p>
        </w:tc>
        <w:tc>
          <w:tcPr>
            <w:tcW w:w="2035" w:type="dxa"/>
            <w:vMerge w:val="restart"/>
          </w:tcPr>
          <w:p w14:paraId="7391B776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Tikslas (-ai) ir uždaviniai</w:t>
            </w:r>
          </w:p>
        </w:tc>
        <w:tc>
          <w:tcPr>
            <w:tcW w:w="4417" w:type="dxa"/>
          </w:tcPr>
          <w:p w14:paraId="383812B1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Tikslai aiškiai orientuoti į norimą pasiekti rezultatą.</w:t>
            </w:r>
          </w:p>
          <w:p w14:paraId="5A31EEA2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Uždaviniai nuoseklūs, konstruktyvūs, orientuoti į tarpinius rezultatus.</w:t>
            </w:r>
          </w:p>
        </w:tc>
        <w:tc>
          <w:tcPr>
            <w:tcW w:w="1134" w:type="dxa"/>
          </w:tcPr>
          <w:p w14:paraId="489CB0FD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11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15</w:t>
            </w:r>
          </w:p>
        </w:tc>
        <w:tc>
          <w:tcPr>
            <w:tcW w:w="1134" w:type="dxa"/>
            <w:vMerge w:val="restart"/>
          </w:tcPr>
          <w:p w14:paraId="3E3EC894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2DC55BF9" w14:textId="77777777" w:rsidTr="00DA592C">
        <w:tc>
          <w:tcPr>
            <w:tcW w:w="773" w:type="dxa"/>
            <w:vMerge/>
          </w:tcPr>
          <w:p w14:paraId="1C7B6C3B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45F3D6B8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36812F08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Tikslai nėra aiškiai orientuoti į norimą pasiekti rezultatą, nėra visiškai aišku, kokį rezultatą norima pasiekti.</w:t>
            </w:r>
          </w:p>
          <w:p w14:paraId="14F605C0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Uždaviniams trūksta nuoseklumo, konstruktyvumo, nėra aiškiai orientuoti į tarpinius rezultatus.</w:t>
            </w:r>
          </w:p>
        </w:tc>
        <w:tc>
          <w:tcPr>
            <w:tcW w:w="1134" w:type="dxa"/>
          </w:tcPr>
          <w:p w14:paraId="3D4740EF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6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10</w:t>
            </w:r>
          </w:p>
        </w:tc>
        <w:tc>
          <w:tcPr>
            <w:tcW w:w="1134" w:type="dxa"/>
            <w:vMerge/>
          </w:tcPr>
          <w:p w14:paraId="7192F4C7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422E7271" w14:textId="77777777" w:rsidTr="00DA592C">
        <w:tc>
          <w:tcPr>
            <w:tcW w:w="773" w:type="dxa"/>
            <w:vMerge/>
          </w:tcPr>
          <w:p w14:paraId="076625AB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74BFCC29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7D084630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Tikslų nėra arba yra nesuprantama, kokių rezultatų būtų siekiama.</w:t>
            </w:r>
          </w:p>
          <w:p w14:paraId="4179A509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Uždavinių nėra arba yra nenuoseklūs, nekonstruktyvūs, neorientuoti į tarpinius rezultatus.</w:t>
            </w:r>
          </w:p>
        </w:tc>
        <w:tc>
          <w:tcPr>
            <w:tcW w:w="1134" w:type="dxa"/>
          </w:tcPr>
          <w:p w14:paraId="72BD1F03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0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5</w:t>
            </w:r>
          </w:p>
        </w:tc>
        <w:tc>
          <w:tcPr>
            <w:tcW w:w="1134" w:type="dxa"/>
            <w:vMerge/>
          </w:tcPr>
          <w:p w14:paraId="5C5BA0A3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1CB1700A" w14:textId="77777777" w:rsidTr="00DA592C">
        <w:tc>
          <w:tcPr>
            <w:tcW w:w="773" w:type="dxa"/>
            <w:vMerge w:val="restart"/>
          </w:tcPr>
          <w:p w14:paraId="0AE9421B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2.</w:t>
            </w:r>
          </w:p>
        </w:tc>
        <w:tc>
          <w:tcPr>
            <w:tcW w:w="2035" w:type="dxa"/>
            <w:vMerge w:val="restart"/>
          </w:tcPr>
          <w:p w14:paraId="3199AC3F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Projekto sąmata</w:t>
            </w:r>
          </w:p>
        </w:tc>
        <w:tc>
          <w:tcPr>
            <w:tcW w:w="4417" w:type="dxa"/>
          </w:tcPr>
          <w:p w14:paraId="6F71CDB1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Koreliuoja su tikslu (-ais) ir uždaviniais, yra racionali.</w:t>
            </w:r>
          </w:p>
        </w:tc>
        <w:tc>
          <w:tcPr>
            <w:tcW w:w="1134" w:type="dxa"/>
          </w:tcPr>
          <w:p w14:paraId="7BECF336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11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15</w:t>
            </w:r>
          </w:p>
        </w:tc>
        <w:tc>
          <w:tcPr>
            <w:tcW w:w="1134" w:type="dxa"/>
            <w:vMerge w:val="restart"/>
          </w:tcPr>
          <w:p w14:paraId="4C3B5ED2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732682C9" w14:textId="77777777" w:rsidTr="00DA592C">
        <w:tc>
          <w:tcPr>
            <w:tcW w:w="773" w:type="dxa"/>
            <w:vMerge/>
          </w:tcPr>
          <w:p w14:paraId="5E23E9A0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22C68F98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367F8659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Ne visiškai koreliuoja su tikslu (-ais) ir uždaviniais, nėra racionali.</w:t>
            </w:r>
          </w:p>
        </w:tc>
        <w:tc>
          <w:tcPr>
            <w:tcW w:w="1134" w:type="dxa"/>
          </w:tcPr>
          <w:p w14:paraId="5551CCC9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6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10</w:t>
            </w:r>
          </w:p>
        </w:tc>
        <w:tc>
          <w:tcPr>
            <w:tcW w:w="1134" w:type="dxa"/>
            <w:vMerge/>
          </w:tcPr>
          <w:p w14:paraId="3E2A2DA9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27185D00" w14:textId="77777777" w:rsidTr="00DA592C">
        <w:tc>
          <w:tcPr>
            <w:tcW w:w="773" w:type="dxa"/>
            <w:vMerge/>
          </w:tcPr>
          <w:p w14:paraId="2774436B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324B3704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0A8A5173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Nekoreliuoja su tikslu (-ais) ir uždaviniais, nėra racionali</w:t>
            </w:r>
          </w:p>
        </w:tc>
        <w:tc>
          <w:tcPr>
            <w:tcW w:w="1134" w:type="dxa"/>
          </w:tcPr>
          <w:p w14:paraId="776356B5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0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5</w:t>
            </w:r>
          </w:p>
        </w:tc>
        <w:tc>
          <w:tcPr>
            <w:tcW w:w="1134" w:type="dxa"/>
            <w:vMerge/>
          </w:tcPr>
          <w:p w14:paraId="390244DB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43698477" w14:textId="77777777" w:rsidTr="00DA592C">
        <w:tc>
          <w:tcPr>
            <w:tcW w:w="773" w:type="dxa"/>
            <w:vMerge w:val="restart"/>
          </w:tcPr>
          <w:p w14:paraId="6CB4A1DD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3.</w:t>
            </w:r>
          </w:p>
        </w:tc>
        <w:tc>
          <w:tcPr>
            <w:tcW w:w="2035" w:type="dxa"/>
            <w:vMerge w:val="restart"/>
          </w:tcPr>
          <w:p w14:paraId="68B28575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Pareiškėjas prie projekto prisideda savo (klubo) lėšomis ir / ar gaus finansinę paramą iš nebiudžetinės įstaigos.</w:t>
            </w:r>
          </w:p>
        </w:tc>
        <w:tc>
          <w:tcPr>
            <w:tcW w:w="4417" w:type="dxa"/>
          </w:tcPr>
          <w:p w14:paraId="23B6C22E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50 proc. ar daugiau</w:t>
            </w:r>
          </w:p>
        </w:tc>
        <w:tc>
          <w:tcPr>
            <w:tcW w:w="1134" w:type="dxa"/>
          </w:tcPr>
          <w:p w14:paraId="35442F09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20</w:t>
            </w:r>
          </w:p>
        </w:tc>
        <w:tc>
          <w:tcPr>
            <w:tcW w:w="1134" w:type="dxa"/>
            <w:vMerge w:val="restart"/>
          </w:tcPr>
          <w:p w14:paraId="13CD3B52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23984CDA" w14:textId="77777777" w:rsidTr="00DA592C">
        <w:tc>
          <w:tcPr>
            <w:tcW w:w="773" w:type="dxa"/>
            <w:vMerge/>
          </w:tcPr>
          <w:p w14:paraId="420BB49A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561C5CF3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1926AA6D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26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49 proc.</w:t>
            </w:r>
          </w:p>
        </w:tc>
        <w:tc>
          <w:tcPr>
            <w:tcW w:w="1134" w:type="dxa"/>
          </w:tcPr>
          <w:p w14:paraId="7B64CA65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16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19</w:t>
            </w:r>
          </w:p>
        </w:tc>
        <w:tc>
          <w:tcPr>
            <w:tcW w:w="1134" w:type="dxa"/>
            <w:vMerge/>
          </w:tcPr>
          <w:p w14:paraId="64B58ABC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1A350F4C" w14:textId="77777777" w:rsidTr="00DA592C">
        <w:tc>
          <w:tcPr>
            <w:tcW w:w="773" w:type="dxa"/>
            <w:vMerge/>
          </w:tcPr>
          <w:p w14:paraId="24C91905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51D195C7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706BDFA3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16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25 proc.</w:t>
            </w:r>
          </w:p>
        </w:tc>
        <w:tc>
          <w:tcPr>
            <w:tcW w:w="1134" w:type="dxa"/>
          </w:tcPr>
          <w:p w14:paraId="756F6314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11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15</w:t>
            </w:r>
          </w:p>
        </w:tc>
        <w:tc>
          <w:tcPr>
            <w:tcW w:w="1134" w:type="dxa"/>
            <w:vMerge/>
          </w:tcPr>
          <w:p w14:paraId="4D38E1A3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061617F3" w14:textId="77777777" w:rsidTr="00DA592C">
        <w:tc>
          <w:tcPr>
            <w:tcW w:w="773" w:type="dxa"/>
            <w:vMerge/>
          </w:tcPr>
          <w:p w14:paraId="00988B5D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77271D76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32A23E4A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15 proc.</w:t>
            </w:r>
          </w:p>
        </w:tc>
        <w:tc>
          <w:tcPr>
            <w:tcW w:w="1134" w:type="dxa"/>
          </w:tcPr>
          <w:p w14:paraId="153C7D05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10</w:t>
            </w:r>
          </w:p>
        </w:tc>
        <w:tc>
          <w:tcPr>
            <w:tcW w:w="1134" w:type="dxa"/>
            <w:vMerge/>
          </w:tcPr>
          <w:p w14:paraId="4C94DE04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7C7C6615" w14:textId="77777777" w:rsidTr="00DA592C">
        <w:tc>
          <w:tcPr>
            <w:tcW w:w="773" w:type="dxa"/>
            <w:vMerge/>
          </w:tcPr>
          <w:p w14:paraId="18A16640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02DC55BC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59D1AE6A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0 proc.</w:t>
            </w:r>
          </w:p>
        </w:tc>
        <w:tc>
          <w:tcPr>
            <w:tcW w:w="1134" w:type="dxa"/>
          </w:tcPr>
          <w:p w14:paraId="5C1CFD4A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0</w:t>
            </w:r>
          </w:p>
        </w:tc>
        <w:tc>
          <w:tcPr>
            <w:tcW w:w="1134" w:type="dxa"/>
            <w:vMerge/>
          </w:tcPr>
          <w:p w14:paraId="5F2DD620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40166B96" w14:textId="77777777" w:rsidTr="00DA592C">
        <w:tc>
          <w:tcPr>
            <w:tcW w:w="773" w:type="dxa"/>
            <w:vMerge w:val="restart"/>
          </w:tcPr>
          <w:p w14:paraId="4B653960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4.</w:t>
            </w:r>
          </w:p>
        </w:tc>
        <w:tc>
          <w:tcPr>
            <w:tcW w:w="2035" w:type="dxa"/>
            <w:vMerge w:val="restart"/>
          </w:tcPr>
          <w:p w14:paraId="0556FA8F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Projektas atitinka Savivaldybės nustatytus prioritetus (</w:t>
            </w:r>
            <w:r w:rsidRPr="00F55885">
              <w:rPr>
                <w:rFonts w:eastAsia="Calibri"/>
                <w:color w:val="000000"/>
                <w:sz w:val="20"/>
                <w:szCs w:val="20"/>
                <w:lang w:eastAsia="lt-LT"/>
              </w:rPr>
              <w:t>vertinamas pagal Aprašo 29 punkte nustatytus prioritetus)</w:t>
            </w:r>
          </w:p>
        </w:tc>
        <w:tc>
          <w:tcPr>
            <w:tcW w:w="4417" w:type="dxa"/>
          </w:tcPr>
          <w:p w14:paraId="74D6FBE4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Atitinka visus prioritetus</w:t>
            </w:r>
          </w:p>
        </w:tc>
        <w:tc>
          <w:tcPr>
            <w:tcW w:w="1134" w:type="dxa"/>
          </w:tcPr>
          <w:p w14:paraId="768A3FA7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20</w:t>
            </w:r>
          </w:p>
        </w:tc>
        <w:tc>
          <w:tcPr>
            <w:tcW w:w="1134" w:type="dxa"/>
            <w:vMerge w:val="restart"/>
          </w:tcPr>
          <w:p w14:paraId="30B8E42D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64F2DFD9" w14:textId="77777777" w:rsidTr="00DA592C">
        <w:tc>
          <w:tcPr>
            <w:tcW w:w="773" w:type="dxa"/>
            <w:vMerge/>
          </w:tcPr>
          <w:p w14:paraId="372A4025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6AEB9F6F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6C5056EA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  <w:p w14:paraId="612336EF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Atitinka penkis prioritetus</w:t>
            </w:r>
          </w:p>
        </w:tc>
        <w:tc>
          <w:tcPr>
            <w:tcW w:w="1134" w:type="dxa"/>
          </w:tcPr>
          <w:p w14:paraId="1EFF4645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10</w:t>
            </w:r>
          </w:p>
        </w:tc>
        <w:tc>
          <w:tcPr>
            <w:tcW w:w="1134" w:type="dxa"/>
            <w:vMerge/>
          </w:tcPr>
          <w:p w14:paraId="42377791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613E3078" w14:textId="77777777" w:rsidTr="00DA592C">
        <w:trPr>
          <w:trHeight w:val="429"/>
        </w:trPr>
        <w:tc>
          <w:tcPr>
            <w:tcW w:w="773" w:type="dxa"/>
            <w:vMerge/>
          </w:tcPr>
          <w:p w14:paraId="5482706E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2B201BAE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09D2B563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  <w:p w14:paraId="73853BE7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Atitinka du prioritetus</w:t>
            </w:r>
          </w:p>
        </w:tc>
        <w:tc>
          <w:tcPr>
            <w:tcW w:w="1134" w:type="dxa"/>
          </w:tcPr>
          <w:p w14:paraId="5957FBD0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5</w:t>
            </w:r>
          </w:p>
        </w:tc>
        <w:tc>
          <w:tcPr>
            <w:tcW w:w="1134" w:type="dxa"/>
            <w:vMerge/>
          </w:tcPr>
          <w:p w14:paraId="1F642DCF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3E70D19F" w14:textId="77777777" w:rsidTr="00DA592C">
        <w:trPr>
          <w:trHeight w:val="570"/>
        </w:trPr>
        <w:tc>
          <w:tcPr>
            <w:tcW w:w="773" w:type="dxa"/>
            <w:vMerge/>
          </w:tcPr>
          <w:p w14:paraId="29D6565E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1EBC27C5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334E7F51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Neatitinka</w:t>
            </w:r>
          </w:p>
        </w:tc>
        <w:tc>
          <w:tcPr>
            <w:tcW w:w="1134" w:type="dxa"/>
          </w:tcPr>
          <w:p w14:paraId="65771C97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0</w:t>
            </w:r>
          </w:p>
        </w:tc>
        <w:tc>
          <w:tcPr>
            <w:tcW w:w="1134" w:type="dxa"/>
            <w:vMerge/>
          </w:tcPr>
          <w:p w14:paraId="2590C8B7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4A1FD2B0" w14:textId="77777777" w:rsidTr="00DA592C">
        <w:tc>
          <w:tcPr>
            <w:tcW w:w="773" w:type="dxa"/>
            <w:vMerge w:val="restart"/>
          </w:tcPr>
          <w:p w14:paraId="0926A2FF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5.</w:t>
            </w:r>
          </w:p>
        </w:tc>
        <w:tc>
          <w:tcPr>
            <w:tcW w:w="2035" w:type="dxa"/>
            <w:vMerge w:val="restart"/>
          </w:tcPr>
          <w:p w14:paraId="2A47C922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 xml:space="preserve">Masiškumas </w:t>
            </w:r>
          </w:p>
        </w:tc>
        <w:tc>
          <w:tcPr>
            <w:tcW w:w="4417" w:type="dxa"/>
          </w:tcPr>
          <w:p w14:paraId="1EFBF58B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Sporto klubo dalyvių skaičius 40 ir daugiau</w:t>
            </w:r>
          </w:p>
        </w:tc>
        <w:tc>
          <w:tcPr>
            <w:tcW w:w="1134" w:type="dxa"/>
          </w:tcPr>
          <w:p w14:paraId="4307A751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10</w:t>
            </w:r>
          </w:p>
        </w:tc>
        <w:tc>
          <w:tcPr>
            <w:tcW w:w="1134" w:type="dxa"/>
            <w:vMerge w:val="restart"/>
          </w:tcPr>
          <w:p w14:paraId="17AAB5C1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  <w:p w14:paraId="0B0B731A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  <w:p w14:paraId="514B5295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  <w:p w14:paraId="51AC096D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  <w:p w14:paraId="4FF278A2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  <w:p w14:paraId="240AB71E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2706C38B" w14:textId="77777777" w:rsidTr="00DA592C">
        <w:tc>
          <w:tcPr>
            <w:tcW w:w="773" w:type="dxa"/>
            <w:vMerge/>
          </w:tcPr>
          <w:p w14:paraId="41E28D25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2B4D8ACD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58D2A374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Sporto klubo dalyvių skaičius 30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39</w:t>
            </w:r>
          </w:p>
        </w:tc>
        <w:tc>
          <w:tcPr>
            <w:tcW w:w="1134" w:type="dxa"/>
          </w:tcPr>
          <w:p w14:paraId="23D56FD6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8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9</w:t>
            </w:r>
          </w:p>
        </w:tc>
        <w:tc>
          <w:tcPr>
            <w:tcW w:w="1134" w:type="dxa"/>
            <w:vMerge/>
          </w:tcPr>
          <w:p w14:paraId="4E301E49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6F5128C5" w14:textId="77777777" w:rsidTr="00DA592C">
        <w:tc>
          <w:tcPr>
            <w:tcW w:w="773" w:type="dxa"/>
            <w:vMerge/>
          </w:tcPr>
          <w:p w14:paraId="498869FC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1156D51F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4B3AC14E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Sporto klubo dalyvių skaičius 20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29</w:t>
            </w:r>
          </w:p>
        </w:tc>
        <w:tc>
          <w:tcPr>
            <w:tcW w:w="1134" w:type="dxa"/>
          </w:tcPr>
          <w:p w14:paraId="2816AC46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6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7</w:t>
            </w:r>
          </w:p>
        </w:tc>
        <w:tc>
          <w:tcPr>
            <w:tcW w:w="1134" w:type="dxa"/>
            <w:vMerge/>
          </w:tcPr>
          <w:p w14:paraId="08DBB23B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2836BDC3" w14:textId="77777777" w:rsidTr="00DA592C">
        <w:tc>
          <w:tcPr>
            <w:tcW w:w="773" w:type="dxa"/>
            <w:vMerge/>
          </w:tcPr>
          <w:p w14:paraId="1795F545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6EEF1A86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65D98B4D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Sporto klubo dalyvių skaičius 10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19</w:t>
            </w:r>
          </w:p>
        </w:tc>
        <w:tc>
          <w:tcPr>
            <w:tcW w:w="1134" w:type="dxa"/>
          </w:tcPr>
          <w:p w14:paraId="65C1F64B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4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5</w:t>
            </w:r>
          </w:p>
        </w:tc>
        <w:tc>
          <w:tcPr>
            <w:tcW w:w="1134" w:type="dxa"/>
            <w:vMerge/>
          </w:tcPr>
          <w:p w14:paraId="5D12759C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4D062C8B" w14:textId="77777777" w:rsidTr="00DA592C">
        <w:tc>
          <w:tcPr>
            <w:tcW w:w="773" w:type="dxa"/>
            <w:vMerge/>
          </w:tcPr>
          <w:p w14:paraId="571A9E61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333AE673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75A7A33D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Sporto klubo dalyvių skaičius 5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9</w:t>
            </w:r>
          </w:p>
        </w:tc>
        <w:tc>
          <w:tcPr>
            <w:tcW w:w="1134" w:type="dxa"/>
          </w:tcPr>
          <w:p w14:paraId="3B2E56B8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2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3</w:t>
            </w:r>
          </w:p>
        </w:tc>
        <w:tc>
          <w:tcPr>
            <w:tcW w:w="1134" w:type="dxa"/>
            <w:vMerge/>
          </w:tcPr>
          <w:p w14:paraId="7BC1988C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164300A5" w14:textId="77777777" w:rsidTr="00DA592C">
        <w:tc>
          <w:tcPr>
            <w:tcW w:w="773" w:type="dxa"/>
            <w:vMerge/>
          </w:tcPr>
          <w:p w14:paraId="00E7A9BD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526777F3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66717945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Sporto klubo dalyvių skaičius 1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4</w:t>
            </w:r>
          </w:p>
        </w:tc>
        <w:tc>
          <w:tcPr>
            <w:tcW w:w="1134" w:type="dxa"/>
          </w:tcPr>
          <w:p w14:paraId="2A464920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</w:t>
            </w:r>
          </w:p>
        </w:tc>
        <w:tc>
          <w:tcPr>
            <w:tcW w:w="1134" w:type="dxa"/>
            <w:vMerge/>
          </w:tcPr>
          <w:p w14:paraId="65700A2B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345A4050" w14:textId="77777777" w:rsidTr="00DA592C">
        <w:tc>
          <w:tcPr>
            <w:tcW w:w="773" w:type="dxa"/>
            <w:vMerge w:val="restart"/>
          </w:tcPr>
          <w:p w14:paraId="237C786F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6.</w:t>
            </w:r>
          </w:p>
        </w:tc>
        <w:tc>
          <w:tcPr>
            <w:tcW w:w="2035" w:type="dxa"/>
            <w:vMerge w:val="restart"/>
          </w:tcPr>
          <w:p w14:paraId="79250087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Meistriškumas</w:t>
            </w:r>
          </w:p>
        </w:tc>
        <w:tc>
          <w:tcPr>
            <w:tcW w:w="4417" w:type="dxa"/>
          </w:tcPr>
          <w:p w14:paraId="1B9242D1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Europos / pasaulio varžybos</w:t>
            </w:r>
          </w:p>
        </w:tc>
        <w:tc>
          <w:tcPr>
            <w:tcW w:w="1134" w:type="dxa"/>
          </w:tcPr>
          <w:p w14:paraId="551A047F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9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10</w:t>
            </w:r>
          </w:p>
        </w:tc>
        <w:tc>
          <w:tcPr>
            <w:tcW w:w="1134" w:type="dxa"/>
            <w:vMerge w:val="restart"/>
          </w:tcPr>
          <w:p w14:paraId="622B5B4B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1F5F5675" w14:textId="77777777" w:rsidTr="00DA592C">
        <w:tc>
          <w:tcPr>
            <w:tcW w:w="773" w:type="dxa"/>
            <w:vMerge/>
          </w:tcPr>
          <w:p w14:paraId="0561FE67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1B6977E2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3828D100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Respublikinės varžybos</w:t>
            </w:r>
          </w:p>
        </w:tc>
        <w:tc>
          <w:tcPr>
            <w:tcW w:w="1134" w:type="dxa"/>
          </w:tcPr>
          <w:p w14:paraId="10E6B3CF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7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8</w:t>
            </w:r>
          </w:p>
        </w:tc>
        <w:tc>
          <w:tcPr>
            <w:tcW w:w="1134" w:type="dxa"/>
            <w:vMerge/>
          </w:tcPr>
          <w:p w14:paraId="7D8CD89F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0CEC7BE7" w14:textId="77777777" w:rsidTr="00DA592C">
        <w:tc>
          <w:tcPr>
            <w:tcW w:w="773" w:type="dxa"/>
            <w:vMerge/>
          </w:tcPr>
          <w:p w14:paraId="27848260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218A5560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52F9F5B4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Regionų varžybos</w:t>
            </w:r>
          </w:p>
        </w:tc>
        <w:tc>
          <w:tcPr>
            <w:tcW w:w="1134" w:type="dxa"/>
          </w:tcPr>
          <w:p w14:paraId="5A53CC36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5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6</w:t>
            </w:r>
          </w:p>
        </w:tc>
        <w:tc>
          <w:tcPr>
            <w:tcW w:w="1134" w:type="dxa"/>
            <w:vMerge/>
          </w:tcPr>
          <w:p w14:paraId="5BCE1AF1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383D076B" w14:textId="77777777" w:rsidTr="00DA592C">
        <w:tc>
          <w:tcPr>
            <w:tcW w:w="773" w:type="dxa"/>
            <w:vMerge/>
          </w:tcPr>
          <w:p w14:paraId="6759F30E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00CE4B63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052ECCA4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Rajono varžybos</w:t>
            </w:r>
          </w:p>
        </w:tc>
        <w:tc>
          <w:tcPr>
            <w:tcW w:w="1134" w:type="dxa"/>
          </w:tcPr>
          <w:p w14:paraId="6F6D617B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3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4</w:t>
            </w:r>
          </w:p>
        </w:tc>
        <w:tc>
          <w:tcPr>
            <w:tcW w:w="1134" w:type="dxa"/>
            <w:vMerge/>
          </w:tcPr>
          <w:p w14:paraId="52418FF8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36697791" w14:textId="77777777" w:rsidTr="00DA592C">
        <w:tc>
          <w:tcPr>
            <w:tcW w:w="773" w:type="dxa"/>
            <w:vMerge/>
          </w:tcPr>
          <w:p w14:paraId="1852640C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  <w:vMerge/>
          </w:tcPr>
          <w:p w14:paraId="2BD4E179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20DAB2E1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Miestelio, gyvenvietės reikšmės sportinis renginys</w:t>
            </w:r>
          </w:p>
        </w:tc>
        <w:tc>
          <w:tcPr>
            <w:tcW w:w="1134" w:type="dxa"/>
          </w:tcPr>
          <w:p w14:paraId="010D2601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</w:t>
            </w:r>
            <w:r w:rsidRPr="00F55885">
              <w:rPr>
                <w:rFonts w:eastAsia="Calibri"/>
                <w:lang w:eastAsia="lt-LT"/>
              </w:rPr>
              <w:t>–</w:t>
            </w:r>
            <w:r w:rsidRPr="00F55885">
              <w:rPr>
                <w:rFonts w:eastAsia="Calibri"/>
                <w:color w:val="000000"/>
                <w:lang w:eastAsia="lt-LT"/>
              </w:rPr>
              <w:t>2</w:t>
            </w:r>
          </w:p>
        </w:tc>
        <w:tc>
          <w:tcPr>
            <w:tcW w:w="1134" w:type="dxa"/>
            <w:vMerge/>
          </w:tcPr>
          <w:p w14:paraId="707793AE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5F3034ED" w14:textId="77777777" w:rsidTr="00DA592C">
        <w:tc>
          <w:tcPr>
            <w:tcW w:w="773" w:type="dxa"/>
            <w:vMerge w:val="restart"/>
          </w:tcPr>
          <w:p w14:paraId="071CD6B6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7.</w:t>
            </w:r>
          </w:p>
        </w:tc>
        <w:tc>
          <w:tcPr>
            <w:tcW w:w="2035" w:type="dxa"/>
            <w:vMerge w:val="restart"/>
          </w:tcPr>
          <w:p w14:paraId="7865C035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Ataskaitų pateikimas už praėjusius metus.</w:t>
            </w:r>
          </w:p>
        </w:tc>
        <w:tc>
          <w:tcPr>
            <w:tcW w:w="4417" w:type="dxa"/>
          </w:tcPr>
          <w:p w14:paraId="728BA504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Sporto klubas už ankstesnius metus (atsižvelgiama į vėliausią klubo paraišką) su projekto veikla susijusią dokumentaciją pateikė sklandžiai ir laiku.</w:t>
            </w:r>
          </w:p>
          <w:p w14:paraId="72467CB7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Jeigu sporto klubas paraišką teikia pirmą kartą, ji vertinama 10 balų.</w:t>
            </w:r>
          </w:p>
        </w:tc>
        <w:tc>
          <w:tcPr>
            <w:tcW w:w="1134" w:type="dxa"/>
          </w:tcPr>
          <w:p w14:paraId="152B78D6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10</w:t>
            </w:r>
          </w:p>
        </w:tc>
        <w:tc>
          <w:tcPr>
            <w:tcW w:w="1134" w:type="dxa"/>
            <w:vMerge w:val="restart"/>
          </w:tcPr>
          <w:p w14:paraId="3FC76310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  <w:tr w:rsidR="00962AE9" w:rsidRPr="00F55885" w14:paraId="0DD5CB14" w14:textId="77777777" w:rsidTr="00DA592C">
        <w:tc>
          <w:tcPr>
            <w:tcW w:w="773" w:type="dxa"/>
            <w:vMerge/>
          </w:tcPr>
          <w:p w14:paraId="576B5950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val="en-US" w:eastAsia="lt-LT"/>
              </w:rPr>
            </w:pPr>
          </w:p>
        </w:tc>
        <w:tc>
          <w:tcPr>
            <w:tcW w:w="2035" w:type="dxa"/>
            <w:vMerge/>
          </w:tcPr>
          <w:p w14:paraId="4C4E3D82" w14:textId="77777777" w:rsidR="00962AE9" w:rsidRPr="00F55885" w:rsidRDefault="00962AE9" w:rsidP="00962AE9">
            <w:pPr>
              <w:ind w:firstLine="851"/>
              <w:jc w:val="both"/>
              <w:rPr>
                <w:rFonts w:eastAsia="Calibri"/>
                <w:color w:val="000000"/>
                <w:lang w:val="en-US" w:eastAsia="lt-LT"/>
              </w:rPr>
            </w:pPr>
          </w:p>
        </w:tc>
        <w:tc>
          <w:tcPr>
            <w:tcW w:w="4417" w:type="dxa"/>
          </w:tcPr>
          <w:p w14:paraId="709A9032" w14:textId="77777777" w:rsidR="00962AE9" w:rsidRPr="00F55885" w:rsidRDefault="00962AE9" w:rsidP="00962AE9">
            <w:pPr>
              <w:jc w:val="both"/>
              <w:rPr>
                <w:rFonts w:eastAsia="Calibri"/>
                <w:color w:val="000000"/>
                <w:lang w:val="en-US"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Sporto klubas už ankstesnius metus (atsižvelgiama į vėliausią klubo paraišką) su projekto veikla susijusią dokumentaciją pateikė su netikslumais ir / arba vėluodamas, tačiau vėliau netikslumus pašalino.</w:t>
            </w:r>
          </w:p>
        </w:tc>
        <w:tc>
          <w:tcPr>
            <w:tcW w:w="1134" w:type="dxa"/>
          </w:tcPr>
          <w:p w14:paraId="749AC48C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val="en-US" w:eastAsia="lt-LT"/>
              </w:rPr>
            </w:pPr>
            <w:r w:rsidRPr="00F55885">
              <w:rPr>
                <w:rFonts w:eastAsia="Calibri"/>
                <w:color w:val="000000"/>
                <w:lang w:val="en-US" w:eastAsia="lt-LT"/>
              </w:rPr>
              <w:t>5</w:t>
            </w:r>
          </w:p>
        </w:tc>
        <w:tc>
          <w:tcPr>
            <w:tcW w:w="1134" w:type="dxa"/>
            <w:vMerge/>
          </w:tcPr>
          <w:p w14:paraId="70732EC2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val="en-US" w:eastAsia="lt-LT"/>
              </w:rPr>
            </w:pPr>
          </w:p>
        </w:tc>
      </w:tr>
      <w:tr w:rsidR="00962AE9" w:rsidRPr="00F55885" w14:paraId="3C6BB2FA" w14:textId="77777777" w:rsidTr="00DA592C">
        <w:tc>
          <w:tcPr>
            <w:tcW w:w="773" w:type="dxa"/>
            <w:vMerge/>
          </w:tcPr>
          <w:p w14:paraId="5DDC88D1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val="en-US" w:eastAsia="lt-LT"/>
              </w:rPr>
            </w:pPr>
          </w:p>
        </w:tc>
        <w:tc>
          <w:tcPr>
            <w:tcW w:w="2035" w:type="dxa"/>
            <w:vMerge/>
          </w:tcPr>
          <w:p w14:paraId="7079AFDC" w14:textId="77777777" w:rsidR="00962AE9" w:rsidRPr="00F55885" w:rsidRDefault="00962AE9" w:rsidP="00962AE9">
            <w:pPr>
              <w:ind w:firstLine="851"/>
              <w:jc w:val="both"/>
              <w:rPr>
                <w:rFonts w:eastAsia="Calibri"/>
                <w:color w:val="000000"/>
                <w:lang w:val="en-US" w:eastAsia="lt-LT"/>
              </w:rPr>
            </w:pPr>
          </w:p>
        </w:tc>
        <w:tc>
          <w:tcPr>
            <w:tcW w:w="4417" w:type="dxa"/>
          </w:tcPr>
          <w:p w14:paraId="075C8762" w14:textId="77777777" w:rsidR="00962AE9" w:rsidRPr="00F55885" w:rsidRDefault="00962AE9" w:rsidP="00962AE9">
            <w:pPr>
              <w:jc w:val="both"/>
              <w:rPr>
                <w:rFonts w:eastAsia="Calibri"/>
                <w:color w:val="000000"/>
                <w:lang w:val="en-US"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Sporto klubas už ankstesnius metus (atsižvelgiama į vėliausią klubo paraišką) su projekto veikla susijusią dokumentaciją pateikė su netikslumais ir / arba nepateikė, netikslumų nepašalino.</w:t>
            </w:r>
          </w:p>
        </w:tc>
        <w:tc>
          <w:tcPr>
            <w:tcW w:w="1134" w:type="dxa"/>
          </w:tcPr>
          <w:p w14:paraId="03C262D8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val="en-US" w:eastAsia="lt-LT"/>
              </w:rPr>
            </w:pPr>
            <w:r w:rsidRPr="00F55885">
              <w:rPr>
                <w:rFonts w:eastAsia="Calibri"/>
                <w:color w:val="000000"/>
                <w:lang w:val="en-US" w:eastAsia="lt-LT"/>
              </w:rPr>
              <w:t>0</w:t>
            </w:r>
          </w:p>
        </w:tc>
        <w:tc>
          <w:tcPr>
            <w:tcW w:w="1134" w:type="dxa"/>
            <w:vMerge/>
          </w:tcPr>
          <w:p w14:paraId="53569A56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val="en-US" w:eastAsia="lt-LT"/>
              </w:rPr>
            </w:pPr>
          </w:p>
        </w:tc>
      </w:tr>
      <w:tr w:rsidR="00962AE9" w:rsidRPr="00F55885" w14:paraId="42B83954" w14:textId="77777777" w:rsidTr="00DA592C">
        <w:tc>
          <w:tcPr>
            <w:tcW w:w="773" w:type="dxa"/>
          </w:tcPr>
          <w:p w14:paraId="0ABE0394" w14:textId="77777777" w:rsidR="00962AE9" w:rsidRPr="00F55885" w:rsidRDefault="00962AE9" w:rsidP="00962AE9">
            <w:pPr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2035" w:type="dxa"/>
          </w:tcPr>
          <w:p w14:paraId="369C07AD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4417" w:type="dxa"/>
          </w:tcPr>
          <w:p w14:paraId="1ADF598F" w14:textId="77777777" w:rsidR="00962AE9" w:rsidRPr="00F55885" w:rsidRDefault="00962AE9" w:rsidP="00962AE9">
            <w:pPr>
              <w:rPr>
                <w:rFonts w:eastAsia="Calibri"/>
                <w:color w:val="000000"/>
                <w:lang w:eastAsia="lt-LT"/>
              </w:rPr>
            </w:pPr>
          </w:p>
        </w:tc>
        <w:tc>
          <w:tcPr>
            <w:tcW w:w="1134" w:type="dxa"/>
          </w:tcPr>
          <w:p w14:paraId="057B7109" w14:textId="77777777" w:rsidR="00962AE9" w:rsidRPr="00F55885" w:rsidRDefault="00962AE9" w:rsidP="00962AE9">
            <w:pPr>
              <w:ind w:left="-815" w:firstLine="851"/>
              <w:jc w:val="center"/>
              <w:rPr>
                <w:rFonts w:eastAsia="Calibri"/>
                <w:color w:val="000000"/>
                <w:lang w:eastAsia="lt-LT"/>
              </w:rPr>
            </w:pPr>
            <w:r w:rsidRPr="00F55885">
              <w:rPr>
                <w:rFonts w:eastAsia="Calibri"/>
                <w:color w:val="000000"/>
                <w:lang w:eastAsia="lt-LT"/>
              </w:rPr>
              <w:t>Iš viso</w:t>
            </w:r>
          </w:p>
        </w:tc>
        <w:tc>
          <w:tcPr>
            <w:tcW w:w="1134" w:type="dxa"/>
          </w:tcPr>
          <w:p w14:paraId="6BAC0E94" w14:textId="77777777" w:rsidR="00962AE9" w:rsidRPr="00F55885" w:rsidRDefault="00962AE9" w:rsidP="00962AE9">
            <w:pPr>
              <w:ind w:firstLine="851"/>
              <w:jc w:val="center"/>
              <w:rPr>
                <w:rFonts w:eastAsia="Calibri"/>
                <w:color w:val="000000"/>
                <w:lang w:eastAsia="lt-LT"/>
              </w:rPr>
            </w:pPr>
          </w:p>
        </w:tc>
      </w:tr>
    </w:tbl>
    <w:p w14:paraId="307C2535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 xml:space="preserve">    95–100 balų surinkusi paraiška finansuojama 100 procentų;</w:t>
      </w:r>
    </w:p>
    <w:p w14:paraId="25AC25FE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 xml:space="preserve">    90–94 balus surinkusi paraiška finansuojama 95 procentais;</w:t>
      </w:r>
    </w:p>
    <w:p w14:paraId="583A3C8A" w14:textId="77777777" w:rsidR="00962AE9" w:rsidRPr="00F55885" w:rsidRDefault="00962AE9" w:rsidP="00962AE9">
      <w:pPr>
        <w:shd w:val="clear" w:color="auto" w:fill="FFFFFF"/>
        <w:tabs>
          <w:tab w:val="left" w:pos="1008"/>
        </w:tabs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ab/>
        <w:t>85–89 balus surinkusi paraiška finansuojama 90 procentų;</w:t>
      </w:r>
    </w:p>
    <w:p w14:paraId="4D316DF9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ab/>
        <w:t>80–84 balus surinkusi paraiška finansuojama 85 procentais;</w:t>
      </w:r>
    </w:p>
    <w:p w14:paraId="7C54BC40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ab/>
        <w:t>75–79 balus surinkusi paraiška finansuojama 80 procentų;</w:t>
      </w:r>
    </w:p>
    <w:p w14:paraId="59C6D870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ab/>
        <w:t>70–74 balus surinkusi paraiška finansuojama 75 procentais;</w:t>
      </w:r>
    </w:p>
    <w:p w14:paraId="3C6A1DD3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ab/>
        <w:t>65–69 balus surinkusi paraiška finansuojama 70 procentų;</w:t>
      </w:r>
    </w:p>
    <w:p w14:paraId="4E06F906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ab/>
        <w:t>60–64 balus surinkusi paraiška finansuojama 65 procentais;</w:t>
      </w:r>
    </w:p>
    <w:p w14:paraId="7C8C3F0E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ab/>
        <w:t>55–59 balus surinkusi paraiška finansuojama 60 procentų;</w:t>
      </w:r>
    </w:p>
    <w:p w14:paraId="2B5C0129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ab/>
        <w:t>50–54 balus surinkusi paraiška finansuojama 55 procentais;</w:t>
      </w:r>
    </w:p>
    <w:p w14:paraId="03A54C27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ab/>
        <w:t>45–49 balus surinkusi paraiška finansuojama 50 procentų;</w:t>
      </w:r>
    </w:p>
    <w:p w14:paraId="776727DE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ab/>
        <w:t>40–44 balus surinkusi paraiška finansuojama 45 procentais;</w:t>
      </w:r>
    </w:p>
    <w:p w14:paraId="4B71563A" w14:textId="77777777" w:rsidR="00962AE9" w:rsidRPr="00F55885" w:rsidRDefault="00962AE9" w:rsidP="00962AE9">
      <w:pPr>
        <w:shd w:val="clear" w:color="auto" w:fill="FFFFFF"/>
        <w:tabs>
          <w:tab w:val="left" w:pos="1008"/>
        </w:tabs>
        <w:ind w:firstLine="709"/>
        <w:jc w:val="both"/>
        <w:rPr>
          <w:color w:val="000000" w:themeColor="text1"/>
          <w:lang w:eastAsia="lt-LT"/>
        </w:rPr>
      </w:pPr>
      <w:r w:rsidRPr="00F55885">
        <w:rPr>
          <w:color w:val="000000" w:themeColor="text1"/>
          <w:lang w:eastAsia="lt-LT"/>
        </w:rPr>
        <w:tab/>
        <w:t>35–39 balus surinkusi paraiška finansuojama 40 procentų.</w:t>
      </w:r>
    </w:p>
    <w:p w14:paraId="5605BC2C" w14:textId="77777777" w:rsidR="00962AE9" w:rsidRPr="00F55885" w:rsidRDefault="00962AE9" w:rsidP="00962AE9">
      <w:pPr>
        <w:ind w:firstLine="709"/>
        <w:jc w:val="both"/>
        <w:rPr>
          <w:rFonts w:eastAsia="Times New Roman"/>
          <w:lang w:eastAsia="lt-LT"/>
        </w:rPr>
      </w:pPr>
      <w:r w:rsidRPr="00F55885">
        <w:rPr>
          <w:rFonts w:eastAsia="Times New Roman"/>
          <w:lang w:eastAsia="lt-LT"/>
        </w:rPr>
        <w:t xml:space="preserve">    Jeigu 2, 3 ir 4 punktų suma yra lygi 0 – paraiška nefinansuojama.</w:t>
      </w:r>
    </w:p>
    <w:p w14:paraId="3510BA4E" w14:textId="77777777" w:rsidR="00962AE9" w:rsidRPr="00F55885" w:rsidRDefault="00962AE9" w:rsidP="00962AE9">
      <w:pPr>
        <w:pBdr>
          <w:bottom w:val="single" w:sz="4" w:space="1" w:color="auto"/>
        </w:pBdr>
        <w:ind w:firstLine="67"/>
        <w:rPr>
          <w:rFonts w:eastAsia="Times New Roman"/>
          <w:color w:val="000000"/>
          <w:sz w:val="27"/>
          <w:szCs w:val="27"/>
          <w:lang w:eastAsia="lt-LT"/>
        </w:rPr>
      </w:pPr>
    </w:p>
    <w:p w14:paraId="5DC7FF67" w14:textId="77777777" w:rsidR="00962AE9" w:rsidRPr="00F55885" w:rsidRDefault="00962AE9" w:rsidP="00962AE9">
      <w:pPr>
        <w:pBdr>
          <w:bottom w:val="single" w:sz="4" w:space="1" w:color="auto"/>
        </w:pBdr>
        <w:ind w:firstLine="67"/>
        <w:rPr>
          <w:rFonts w:eastAsia="Times New Roman"/>
          <w:color w:val="000000"/>
          <w:sz w:val="27"/>
          <w:szCs w:val="27"/>
          <w:lang w:eastAsia="lt-LT"/>
        </w:rPr>
      </w:pPr>
    </w:p>
    <w:p w14:paraId="5C9DEDAE" w14:textId="77777777" w:rsidR="00962AE9" w:rsidRPr="00F55885" w:rsidRDefault="00962AE9" w:rsidP="00962AE9">
      <w:pPr>
        <w:jc w:val="center"/>
        <w:rPr>
          <w:rFonts w:eastAsia="Times New Roman"/>
          <w:color w:val="000000"/>
          <w:sz w:val="16"/>
          <w:szCs w:val="27"/>
          <w:lang w:eastAsia="lt-LT"/>
        </w:rPr>
      </w:pPr>
      <w:r w:rsidRPr="00F55885">
        <w:rPr>
          <w:rFonts w:eastAsia="Times New Roman"/>
          <w:color w:val="000000"/>
          <w:sz w:val="16"/>
          <w:szCs w:val="27"/>
          <w:lang w:eastAsia="lt-LT"/>
        </w:rPr>
        <w:t>(Komisijos nario vardas, pavardė, parašas, data)</w:t>
      </w:r>
    </w:p>
    <w:p w14:paraId="31B40F31" w14:textId="77777777" w:rsidR="00962AE9" w:rsidRPr="00F55885" w:rsidRDefault="00962AE9" w:rsidP="00962AE9">
      <w:pPr>
        <w:rPr>
          <w:rFonts w:eastAsia="Times New Roman"/>
          <w:color w:val="000000"/>
          <w:sz w:val="27"/>
          <w:szCs w:val="27"/>
          <w:lang w:eastAsia="lt-LT"/>
        </w:rPr>
      </w:pPr>
    </w:p>
    <w:p w14:paraId="63B7A29D" w14:textId="77777777" w:rsidR="00962AE9" w:rsidRPr="00F55885" w:rsidRDefault="00962AE9" w:rsidP="00962AE9">
      <w:pPr>
        <w:pBdr>
          <w:bottom w:val="single" w:sz="4" w:space="1" w:color="auto"/>
        </w:pBdr>
        <w:rPr>
          <w:rFonts w:eastAsia="Times New Roman"/>
          <w:color w:val="000000"/>
          <w:sz w:val="27"/>
          <w:szCs w:val="27"/>
          <w:lang w:eastAsia="lt-LT"/>
        </w:rPr>
      </w:pPr>
    </w:p>
    <w:p w14:paraId="16E65CBF" w14:textId="77777777" w:rsidR="00962AE9" w:rsidRPr="00F55885" w:rsidRDefault="00962AE9" w:rsidP="00962AE9">
      <w:pPr>
        <w:jc w:val="center"/>
        <w:rPr>
          <w:rFonts w:eastAsia="Times New Roman"/>
          <w:color w:val="000000"/>
          <w:sz w:val="16"/>
          <w:szCs w:val="27"/>
          <w:lang w:eastAsia="lt-LT"/>
        </w:rPr>
      </w:pPr>
      <w:r w:rsidRPr="00F55885">
        <w:rPr>
          <w:rFonts w:eastAsia="Times New Roman"/>
          <w:color w:val="000000"/>
          <w:sz w:val="16"/>
          <w:szCs w:val="27"/>
          <w:lang w:eastAsia="lt-LT"/>
        </w:rPr>
        <w:t>(Komisijos nario vardas, pavardė, parašas, data)</w:t>
      </w:r>
    </w:p>
    <w:p w14:paraId="1E80BA98" w14:textId="77777777" w:rsidR="00962AE9" w:rsidRPr="00F55885" w:rsidRDefault="00962AE9" w:rsidP="00962AE9">
      <w:pPr>
        <w:rPr>
          <w:rFonts w:eastAsia="Times New Roman"/>
          <w:color w:val="000000"/>
          <w:sz w:val="27"/>
          <w:szCs w:val="27"/>
          <w:lang w:eastAsia="lt-LT"/>
        </w:rPr>
      </w:pPr>
    </w:p>
    <w:p w14:paraId="4B831D54" w14:textId="77777777" w:rsidR="00962AE9" w:rsidRPr="00F55885" w:rsidRDefault="00962AE9" w:rsidP="00962AE9">
      <w:pPr>
        <w:pBdr>
          <w:bottom w:val="single" w:sz="4" w:space="1" w:color="auto"/>
        </w:pBdr>
        <w:rPr>
          <w:rFonts w:eastAsia="Times New Roman"/>
          <w:color w:val="000000"/>
          <w:sz w:val="27"/>
          <w:szCs w:val="27"/>
          <w:lang w:eastAsia="lt-LT"/>
        </w:rPr>
      </w:pPr>
    </w:p>
    <w:p w14:paraId="0008FDA1" w14:textId="77777777" w:rsidR="00962AE9" w:rsidRPr="00F55885" w:rsidRDefault="00962AE9" w:rsidP="00962AE9">
      <w:pPr>
        <w:jc w:val="center"/>
        <w:rPr>
          <w:rFonts w:eastAsia="Times New Roman"/>
          <w:color w:val="000000"/>
          <w:sz w:val="16"/>
          <w:szCs w:val="27"/>
          <w:lang w:eastAsia="lt-LT"/>
        </w:rPr>
      </w:pPr>
      <w:r w:rsidRPr="00F55885">
        <w:rPr>
          <w:rFonts w:eastAsia="Times New Roman"/>
          <w:color w:val="000000"/>
          <w:sz w:val="16"/>
          <w:szCs w:val="27"/>
          <w:lang w:eastAsia="lt-LT"/>
        </w:rPr>
        <w:t>(Komisijos nario vardas, pavardė, parašas, data)</w:t>
      </w:r>
    </w:p>
    <w:p w14:paraId="3628A78F" w14:textId="77777777" w:rsidR="002078AC" w:rsidRPr="00F55885" w:rsidRDefault="002078AC" w:rsidP="002078AC">
      <w:pPr>
        <w:ind w:firstLine="1298"/>
        <w:jc w:val="both"/>
      </w:pPr>
    </w:p>
    <w:sectPr w:rsidR="002078AC" w:rsidRPr="00F55885" w:rsidSect="004E0C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D368F" w14:textId="77777777" w:rsidR="00C52A56" w:rsidRDefault="00C52A56" w:rsidP="00A34143">
      <w:r>
        <w:separator/>
      </w:r>
    </w:p>
  </w:endnote>
  <w:endnote w:type="continuationSeparator" w:id="0">
    <w:p w14:paraId="75F93CE1" w14:textId="77777777" w:rsidR="00C52A56" w:rsidRDefault="00C52A56" w:rsidP="00A34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46284" w14:textId="77777777" w:rsidR="00A34143" w:rsidRDefault="00A34143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598B5" w14:textId="77777777" w:rsidR="00A34143" w:rsidRDefault="00A34143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78FD3" w14:textId="77777777" w:rsidR="00A34143" w:rsidRDefault="00A3414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019CC" w14:textId="77777777" w:rsidR="00C52A56" w:rsidRDefault="00C52A56" w:rsidP="00A34143">
      <w:r>
        <w:separator/>
      </w:r>
    </w:p>
  </w:footnote>
  <w:footnote w:type="continuationSeparator" w:id="0">
    <w:p w14:paraId="75046A28" w14:textId="77777777" w:rsidR="00C52A56" w:rsidRDefault="00C52A56" w:rsidP="00A34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98147" w14:textId="77777777" w:rsidR="00A34143" w:rsidRDefault="00A3414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ustomXmlInsRangeStart w:id="0" w:author="Vasiliauskienė, Loreta" w:date="2025-02-17T14:22:00Z"/>
  <w:sdt>
    <w:sdtPr>
      <w:id w:val="1408650659"/>
      <w:docPartObj>
        <w:docPartGallery w:val="Page Numbers (Top of Page)"/>
        <w:docPartUnique/>
      </w:docPartObj>
    </w:sdtPr>
    <w:sdtEndPr/>
    <w:sdtContent>
      <w:customXmlInsRangeEnd w:id="0"/>
      <w:p w14:paraId="715B7A83" w14:textId="5C9452B8" w:rsidR="00A34143" w:rsidRDefault="00A34143">
        <w:pPr>
          <w:pStyle w:val="Antrats"/>
          <w:jc w:val="center"/>
          <w:rPr>
            <w:ins w:id="1" w:author="Vasiliauskienė, Loreta" w:date="2025-02-17T14:22:00Z" w16du:dateUtc="2025-02-17T12:22:00Z"/>
          </w:rPr>
        </w:pPr>
        <w:ins w:id="2" w:author="Vasiliauskienė, Loreta" w:date="2025-02-17T14:22:00Z" w16du:dateUtc="2025-02-17T12:22:00Z"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2</w:t>
          </w:r>
          <w:r>
            <w:fldChar w:fldCharType="end"/>
          </w:r>
        </w:ins>
      </w:p>
      <w:customXmlInsRangeStart w:id="3" w:author="Vasiliauskienė, Loreta" w:date="2025-02-17T14:22:00Z"/>
    </w:sdtContent>
  </w:sdt>
  <w:customXmlInsRangeEnd w:id="3"/>
  <w:p w14:paraId="550C523A" w14:textId="77777777" w:rsidR="00A34143" w:rsidRDefault="00A34143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83B4D" w14:textId="77777777" w:rsidR="00A34143" w:rsidRDefault="00A34143">
    <w:pPr>
      <w:pStyle w:val="Antrats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asiliauskienė, Loreta">
    <w15:presenceInfo w15:providerId="AD" w15:userId="S-1-5-21-4099008889-4223664866-690480847-11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009"/>
    <w:rsid w:val="000C0A90"/>
    <w:rsid w:val="001E247E"/>
    <w:rsid w:val="002078AC"/>
    <w:rsid w:val="002F47FD"/>
    <w:rsid w:val="003C6A17"/>
    <w:rsid w:val="003E6CB2"/>
    <w:rsid w:val="00466620"/>
    <w:rsid w:val="004E0C60"/>
    <w:rsid w:val="0053458B"/>
    <w:rsid w:val="00554D9D"/>
    <w:rsid w:val="005C2ECA"/>
    <w:rsid w:val="00830009"/>
    <w:rsid w:val="00842256"/>
    <w:rsid w:val="008977FF"/>
    <w:rsid w:val="00962AE9"/>
    <w:rsid w:val="009E14DA"/>
    <w:rsid w:val="00A34143"/>
    <w:rsid w:val="00B55AC5"/>
    <w:rsid w:val="00BB1F53"/>
    <w:rsid w:val="00C20527"/>
    <w:rsid w:val="00C52A56"/>
    <w:rsid w:val="00D547B4"/>
    <w:rsid w:val="00DA592C"/>
    <w:rsid w:val="00E53FE0"/>
    <w:rsid w:val="00F246B1"/>
    <w:rsid w:val="00F55885"/>
    <w:rsid w:val="00F7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10C1B"/>
  <w15:chartTrackingRefBased/>
  <w15:docId w15:val="{A5C99A96-59CE-40D3-9B21-221C4585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078AC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tvirtinta">
    <w:name w:val="Patvirtinta"/>
    <w:rsid w:val="002078AC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Batang" w:hAnsi="TimesLT" w:cs="Times New Roman"/>
      <w:sz w:val="20"/>
      <w:szCs w:val="20"/>
      <w:lang w:val="en-US"/>
    </w:rPr>
  </w:style>
  <w:style w:type="table" w:styleId="Lentelstinklelis">
    <w:name w:val="Table Grid"/>
    <w:basedOn w:val="prastojilentel"/>
    <w:uiPriority w:val="39"/>
    <w:rsid w:val="00962AE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8977FF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A3414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34143"/>
    <w:rPr>
      <w:rFonts w:ascii="Times New Roman" w:eastAsia="Batang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A3414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34143"/>
    <w:rPr>
      <w:rFonts w:ascii="Times New Roman" w:eastAsia="Batang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2310</Words>
  <Characters>1317</Characters>
  <Application>Microsoft Office Word</Application>
  <DocSecurity>4</DocSecurity>
  <Lines>10</Lines>
  <Paragraphs>7</Paragraphs>
  <ScaleCrop>false</ScaleCrop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2</cp:revision>
  <dcterms:created xsi:type="dcterms:W3CDTF">2025-02-20T06:28:00Z</dcterms:created>
  <dcterms:modified xsi:type="dcterms:W3CDTF">2025-02-20T06:28:00Z</dcterms:modified>
</cp:coreProperties>
</file>